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F24352C" w14:textId="77777777" w:rsidTr="00876A8A">
        <w:trPr>
          <w:cantSplit/>
        </w:trPr>
        <w:tc>
          <w:tcPr>
            <w:tcW w:w="6487" w:type="dxa"/>
            <w:vAlign w:val="center"/>
          </w:tcPr>
          <w:p w14:paraId="7B85EF73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5C40059D" w14:textId="68220C1D" w:rsidR="009F6520" w:rsidRDefault="002B4F74" w:rsidP="002B4F74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val="de-DE" w:eastAsia="de-DE"/>
              </w:rPr>
              <w:drawing>
                <wp:inline distT="0" distB="0" distL="0" distR="0" wp14:anchorId="6FDD8C0A" wp14:editId="21525AB7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r w:rsidR="00493D58" w:rsidRPr="00493D58">
              <w:rPr>
                <w:rFonts w:asciiTheme="minorHAnsi" w:hAnsiTheme="minorHAnsi" w:cstheme="minorHAnsi"/>
              </w:rPr>
              <w:t>ARM10-3.19.1</w:t>
            </w:r>
            <w:bookmarkEnd w:id="1"/>
          </w:p>
        </w:tc>
      </w:tr>
      <w:tr w:rsidR="000069D4" w:rsidRPr="0051782D" w14:paraId="6596FDE5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4B18AA5B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C4C48F1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2FD2EE11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C972ACE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E522142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0834AAED" w14:textId="77777777" w:rsidTr="00876A8A">
        <w:trPr>
          <w:cantSplit/>
        </w:trPr>
        <w:tc>
          <w:tcPr>
            <w:tcW w:w="6487" w:type="dxa"/>
            <w:vMerge w:val="restart"/>
          </w:tcPr>
          <w:p w14:paraId="114A550F" w14:textId="7BC4AA91" w:rsidR="002B4F74" w:rsidRPr="0061626F" w:rsidRDefault="002B4F74" w:rsidP="00267F9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 w:rsidRPr="0061626F">
              <w:rPr>
                <w:rFonts w:ascii="Verdana" w:hAnsi="Verdana"/>
                <w:sz w:val="20"/>
              </w:rPr>
              <w:t>Source:</w:t>
            </w:r>
            <w:r w:rsidRPr="0061626F">
              <w:rPr>
                <w:rFonts w:ascii="Verdana" w:hAnsi="Verdana"/>
                <w:sz w:val="20"/>
              </w:rPr>
              <w:tab/>
            </w:r>
            <w:r w:rsidR="001A6CAE">
              <w:rPr>
                <w:rFonts w:ascii="Verdana" w:hAnsi="Verdana"/>
                <w:sz w:val="20"/>
              </w:rPr>
              <w:t xml:space="preserve">Document </w:t>
            </w:r>
            <w:r w:rsidR="00BD4EE4">
              <w:rPr>
                <w:rFonts w:ascii="Verdana" w:hAnsi="Verdana"/>
                <w:sz w:val="20"/>
              </w:rPr>
              <w:t>5B/TEMP/308</w:t>
            </w:r>
          </w:p>
        </w:tc>
        <w:tc>
          <w:tcPr>
            <w:tcW w:w="3402" w:type="dxa"/>
          </w:tcPr>
          <w:p w14:paraId="6BADDE43" w14:textId="4C7CD465" w:rsidR="000069D4" w:rsidRPr="002B4F74" w:rsidRDefault="00BD4EE4" w:rsidP="00AE161F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Annex 8 to</w:t>
            </w:r>
            <w:r>
              <w:rPr>
                <w:rFonts w:ascii="Verdana" w:hAnsi="Verdana"/>
                <w:b/>
                <w:sz w:val="20"/>
                <w:lang w:eastAsia="zh-CN"/>
              </w:rPr>
              <w:br/>
            </w:r>
            <w:r w:rsidR="002B4F74"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>
              <w:rPr>
                <w:rFonts w:ascii="Verdana" w:hAnsi="Verdana"/>
                <w:b/>
                <w:sz w:val="20"/>
                <w:lang w:eastAsia="zh-CN"/>
              </w:rPr>
              <w:t>712</w:t>
            </w:r>
            <w:r w:rsidR="002B4F74"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14:paraId="3856C71C" w14:textId="77777777" w:rsidTr="00876A8A">
        <w:trPr>
          <w:cantSplit/>
        </w:trPr>
        <w:tc>
          <w:tcPr>
            <w:tcW w:w="6487" w:type="dxa"/>
            <w:vMerge/>
          </w:tcPr>
          <w:p w14:paraId="678DFFDE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4D9DC336" w14:textId="21893DB5" w:rsidR="000069D4" w:rsidRPr="002B4F74" w:rsidRDefault="004D5D4D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30 </w:t>
            </w:r>
            <w:r w:rsidR="006650A3">
              <w:rPr>
                <w:rFonts w:ascii="Verdana" w:hAnsi="Verdana"/>
                <w:b/>
                <w:sz w:val="20"/>
                <w:lang w:eastAsia="zh-CN"/>
              </w:rPr>
              <w:t>May</w:t>
            </w:r>
            <w:r w:rsidR="002B4F74">
              <w:rPr>
                <w:rFonts w:ascii="Verdana" w:hAnsi="Verdana"/>
                <w:b/>
                <w:sz w:val="20"/>
                <w:lang w:eastAsia="zh-CN"/>
              </w:rPr>
              <w:t xml:space="preserve"> 201</w:t>
            </w:r>
            <w:r w:rsidR="006650A3">
              <w:rPr>
                <w:rFonts w:ascii="Verdana" w:hAnsi="Verdana"/>
                <w:b/>
                <w:sz w:val="20"/>
                <w:lang w:eastAsia="zh-CN"/>
              </w:rPr>
              <w:t>9</w:t>
            </w:r>
          </w:p>
        </w:tc>
      </w:tr>
      <w:tr w:rsidR="000069D4" w14:paraId="358BEA50" w14:textId="77777777" w:rsidTr="00876A8A">
        <w:trPr>
          <w:cantSplit/>
        </w:trPr>
        <w:tc>
          <w:tcPr>
            <w:tcW w:w="6487" w:type="dxa"/>
            <w:vMerge/>
          </w:tcPr>
          <w:p w14:paraId="74214480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3B4DDFB5" w14:textId="77777777" w:rsidR="000069D4" w:rsidRPr="002B4F74" w:rsidRDefault="002B4F7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14:paraId="0C852AE6" w14:textId="77777777" w:rsidTr="00D046A7">
        <w:trPr>
          <w:cantSplit/>
        </w:trPr>
        <w:tc>
          <w:tcPr>
            <w:tcW w:w="9889" w:type="dxa"/>
            <w:gridSpan w:val="2"/>
          </w:tcPr>
          <w:p w14:paraId="53A8C472" w14:textId="473F7E14" w:rsidR="000069D4" w:rsidRDefault="00BD4EE4" w:rsidP="00972C82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 xml:space="preserve">Annex 8 to the </w:t>
            </w:r>
            <w:r w:rsidR="006650A3">
              <w:rPr>
                <w:rFonts w:hint="eastAsia"/>
                <w:lang w:eastAsia="zh-CN"/>
              </w:rPr>
              <w:t>W</w:t>
            </w:r>
            <w:r w:rsidR="006650A3">
              <w:rPr>
                <w:lang w:eastAsia="zh-CN"/>
              </w:rPr>
              <w:t>orking Party 5B</w:t>
            </w:r>
            <w:r>
              <w:rPr>
                <w:lang w:eastAsia="zh-CN"/>
              </w:rPr>
              <w:t xml:space="preserve"> Chairman’s Report</w:t>
            </w:r>
          </w:p>
        </w:tc>
      </w:tr>
      <w:tr w:rsidR="000069D4" w14:paraId="77F168C1" w14:textId="77777777" w:rsidTr="00D046A7">
        <w:trPr>
          <w:cantSplit/>
        </w:trPr>
        <w:tc>
          <w:tcPr>
            <w:tcW w:w="9889" w:type="dxa"/>
            <w:gridSpan w:val="2"/>
          </w:tcPr>
          <w:p w14:paraId="6BCB7917" w14:textId="69348BF7" w:rsidR="000069D4" w:rsidRDefault="008D786E" w:rsidP="00A5173C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>
              <w:rPr>
                <w:lang w:val="en-US"/>
              </w:rPr>
              <w:t>working document towa</w:t>
            </w:r>
            <w:r w:rsidR="00AE161F">
              <w:rPr>
                <w:lang w:val="en-US"/>
              </w:rPr>
              <w:t>r</w:t>
            </w:r>
            <w:r>
              <w:rPr>
                <w:lang w:val="en-US"/>
              </w:rPr>
              <w:t>ds a preliminary draft</w:t>
            </w:r>
            <w:r>
              <w:rPr>
                <w:lang w:val="en-US"/>
              </w:rPr>
              <w:br/>
            </w:r>
            <w:r w:rsidR="00FE3A56">
              <w:rPr>
                <w:lang w:val="en-US"/>
              </w:rPr>
              <w:t xml:space="preserve"> revis</w:t>
            </w:r>
            <w:r>
              <w:rPr>
                <w:lang w:val="en-US"/>
              </w:rPr>
              <w:t>ion of</w:t>
            </w:r>
            <w:r w:rsidR="00FE3A56">
              <w:rPr>
                <w:lang w:val="en-US"/>
              </w:rPr>
              <w:t xml:space="preserve"> Annex 2 of</w:t>
            </w:r>
            <w:r w:rsidR="002B4F74" w:rsidRPr="007F430E">
              <w:rPr>
                <w:lang w:val="en-US"/>
              </w:rPr>
              <w:t xml:space="preserve"> </w:t>
            </w:r>
            <w:r w:rsidR="002B4F74" w:rsidRPr="00BF487A">
              <w:rPr>
                <w:lang w:val="en-US"/>
              </w:rPr>
              <w:t xml:space="preserve">recommendation </w:t>
            </w:r>
            <w:r w:rsidR="002B4F74" w:rsidRPr="00BF487A">
              <w:rPr>
                <w:rStyle w:val="href"/>
                <w:lang w:val="en-US"/>
              </w:rPr>
              <w:t xml:space="preserve">ITU-R </w:t>
            </w:r>
            <w:r w:rsidR="002B4F74">
              <w:rPr>
                <w:rStyle w:val="href"/>
                <w:lang w:val="en-US"/>
              </w:rPr>
              <w:t>M</w:t>
            </w:r>
            <w:r w:rsidR="002B4F74" w:rsidRPr="00BF487A">
              <w:rPr>
                <w:rStyle w:val="href"/>
                <w:lang w:val="en-US"/>
              </w:rPr>
              <w:t>.</w:t>
            </w:r>
            <w:r w:rsidR="002B4F74">
              <w:rPr>
                <w:rStyle w:val="href"/>
                <w:lang w:val="en-US"/>
              </w:rPr>
              <w:t>585-7</w:t>
            </w:r>
            <w:r w:rsidR="002B4F74" w:rsidRPr="0029442F">
              <w:rPr>
                <w:rStyle w:val="FootnoteReference"/>
                <w:lang w:val="en-US"/>
              </w:rPr>
              <w:footnoteReference w:customMarkFollows="1" w:id="1"/>
              <w:t>*</w:t>
            </w:r>
          </w:p>
        </w:tc>
      </w:tr>
      <w:tr w:rsidR="000069D4" w14:paraId="2EEDED59" w14:textId="77777777" w:rsidTr="00D046A7">
        <w:trPr>
          <w:cantSplit/>
        </w:trPr>
        <w:tc>
          <w:tcPr>
            <w:tcW w:w="9889" w:type="dxa"/>
            <w:gridSpan w:val="2"/>
          </w:tcPr>
          <w:p w14:paraId="034CA8A1" w14:textId="77777777" w:rsidR="000069D4" w:rsidRDefault="002B4F74" w:rsidP="002B4F74">
            <w:pPr>
              <w:pStyle w:val="Title4"/>
              <w:rPr>
                <w:lang w:eastAsia="zh-CN"/>
              </w:rPr>
            </w:pPr>
            <w:bookmarkStart w:id="8" w:name="dtitle1" w:colFirst="0" w:colLast="0"/>
            <w:bookmarkEnd w:id="7"/>
            <w:r w:rsidRPr="00172ED0">
              <w:rPr>
                <w:lang w:val="en-US"/>
              </w:rPr>
              <w:t>Assignment and use of identities in the maritime mobile service</w:t>
            </w:r>
          </w:p>
        </w:tc>
      </w:tr>
    </w:tbl>
    <w:p w14:paraId="5E87BB7C" w14:textId="5DD8F88F" w:rsidR="0034274F" w:rsidRPr="0024796C" w:rsidRDefault="0034274F" w:rsidP="0034274F">
      <w:pPr>
        <w:pStyle w:val="Recdate"/>
        <w:rPr>
          <w:lang w:val="en-US"/>
        </w:rPr>
      </w:pPr>
      <w:bookmarkStart w:id="9" w:name="dbreak"/>
      <w:bookmarkEnd w:id="8"/>
      <w:bookmarkEnd w:id="9"/>
      <w:r>
        <w:rPr>
          <w:lang w:val="en-US"/>
        </w:rPr>
        <w:t xml:space="preserve"> (1982-1986-1990-2003-2007-2009-2012-2015</w:t>
      </w:r>
      <w:ins w:id="10" w:author="Chair" w:date="2019-05-30T09:29:00Z">
        <w:r w:rsidR="00BD4EE4">
          <w:rPr>
            <w:lang w:val="en-US"/>
          </w:rPr>
          <w:t>-201X</w:t>
        </w:r>
      </w:ins>
      <w:r>
        <w:rPr>
          <w:lang w:val="en-US"/>
        </w:rPr>
        <w:t>)</w:t>
      </w:r>
    </w:p>
    <w:p w14:paraId="18306A8D" w14:textId="77777777" w:rsidR="0034274F" w:rsidRPr="0061626F" w:rsidRDefault="0034274F" w:rsidP="0034274F">
      <w:pPr>
        <w:pStyle w:val="Headingb"/>
        <w:rPr>
          <w:ins w:id="11" w:author="Chair" w:date="2018-12-02T12:34:00Z"/>
          <w:lang w:val="en-GB"/>
        </w:rPr>
      </w:pPr>
      <w:ins w:id="12" w:author="Chair" w:date="2018-12-02T12:34:00Z">
        <w:r w:rsidRPr="0061626F">
          <w:rPr>
            <w:lang w:val="en-GB"/>
          </w:rPr>
          <w:t>Summary of revision</w:t>
        </w:r>
      </w:ins>
    </w:p>
    <w:p w14:paraId="00C1B7FB" w14:textId="1A6B32FD" w:rsidR="00997349" w:rsidRPr="00997349" w:rsidRDefault="00BD4EE4" w:rsidP="00667139">
      <w:pPr>
        <w:rPr>
          <w:color w:val="1F497D"/>
          <w:lang w:val="en-US" w:eastAsia="zh-CN"/>
        </w:rPr>
      </w:pPr>
      <w:ins w:id="13" w:author="Chair" w:date="2019-05-30T09:29:00Z">
        <w:r w:rsidRPr="00A076BD">
          <w:rPr>
            <w:color w:val="1F497D"/>
            <w:lang w:val="en-US" w:eastAsia="zh-CN"/>
          </w:rPr>
          <w:t>To provide a numbering scheme for autonomous maritime radio device (AMRD)</w:t>
        </w:r>
        <w:r w:rsidRPr="00667139">
          <w:rPr>
            <w:color w:val="1F497D"/>
            <w:lang w:val="en-US" w:eastAsia="zh-CN"/>
          </w:rPr>
          <w:t>.</w:t>
        </w:r>
      </w:ins>
    </w:p>
    <w:p w14:paraId="55EFAFBE" w14:textId="6735FD50" w:rsidR="00997349" w:rsidRDefault="00997349" w:rsidP="00997349">
      <w:pPr>
        <w:rPr>
          <w:lang w:val="en-US"/>
        </w:rPr>
      </w:pPr>
    </w:p>
    <w:p w14:paraId="43AB6F40" w14:textId="77777777" w:rsidR="0034274F" w:rsidRPr="007C23FA" w:rsidRDefault="0034274F" w:rsidP="0034274F">
      <w:pPr>
        <w:pStyle w:val="AnnexNoTitle"/>
        <w:rPr>
          <w:lang w:val="en-US"/>
        </w:rPr>
      </w:pPr>
      <w:r w:rsidRPr="007C23FA">
        <w:rPr>
          <w:lang w:val="en-US"/>
        </w:rPr>
        <w:t>Annex 2</w:t>
      </w:r>
      <w:r>
        <w:rPr>
          <w:lang w:val="en-US"/>
        </w:rPr>
        <w:br/>
      </w:r>
      <w:r>
        <w:rPr>
          <w:lang w:val="en-US"/>
        </w:rPr>
        <w:br/>
      </w:r>
      <w:r w:rsidRPr="007C23FA">
        <w:rPr>
          <w:lang w:val="en-US"/>
        </w:rPr>
        <w:t>Maritime identities used for other maritime devices for special purposes</w:t>
      </w:r>
    </w:p>
    <w:p w14:paraId="22D7B94D" w14:textId="77777777" w:rsidR="0034274F" w:rsidRPr="00CA2523" w:rsidRDefault="0034274F" w:rsidP="0034274F">
      <w:pPr>
        <w:spacing w:before="360"/>
        <w:rPr>
          <w:lang w:val="en-US"/>
        </w:rPr>
      </w:pPr>
      <w:r w:rsidRPr="00CA2523">
        <w:rPr>
          <w:lang w:val="en-US"/>
        </w:rPr>
        <w:t>These identities use MID numbering resources, but have special uses defined in each of the sections below.</w:t>
      </w:r>
    </w:p>
    <w:p w14:paraId="48EC8AA6" w14:textId="77777777" w:rsidR="0034274F" w:rsidRPr="007C23FA" w:rsidRDefault="0034274F" w:rsidP="0034274F">
      <w:pPr>
        <w:pStyle w:val="Section1"/>
        <w:rPr>
          <w:lang w:val="en-US"/>
        </w:rPr>
      </w:pPr>
      <w:r w:rsidRPr="003C59ED">
        <w:rPr>
          <w:sz w:val="28"/>
          <w:szCs w:val="28"/>
          <w:lang w:val="en-US"/>
        </w:rPr>
        <w:t>Section 1</w:t>
      </w:r>
      <w:r w:rsidRPr="003C59ED">
        <w:rPr>
          <w:sz w:val="28"/>
          <w:szCs w:val="28"/>
          <w:lang w:val="en-US"/>
        </w:rPr>
        <w:br/>
      </w:r>
      <w:r w:rsidRPr="003C59ED">
        <w:rPr>
          <w:sz w:val="28"/>
          <w:szCs w:val="28"/>
          <w:lang w:val="en-US"/>
        </w:rPr>
        <w:br/>
        <w:t>Assignment of identities for handheld VHF transceivers with digital selective calling and global navigation satellite system</w:t>
      </w:r>
    </w:p>
    <w:p w14:paraId="358FEDAE" w14:textId="77777777" w:rsidR="0034274F" w:rsidRPr="00CA2523" w:rsidRDefault="0034274F" w:rsidP="0034274F">
      <w:pPr>
        <w:spacing w:before="360"/>
        <w:rPr>
          <w:lang w:val="en-US"/>
        </w:rPr>
      </w:pPr>
      <w:r w:rsidRPr="00CA2523">
        <w:rPr>
          <w:b/>
          <w:bCs/>
          <w:lang w:val="en-US"/>
        </w:rPr>
        <w:t>1</w:t>
      </w:r>
      <w:r w:rsidRPr="00CA2523">
        <w:rPr>
          <w:lang w:val="en-US"/>
        </w:rPr>
        <w:tab/>
        <w:t>A handheld VHF transceiver with DSC and GNSS may require a unique identification showing that this device has restricted battery capacity and restricted coverage area. This may give additional information in an emergency case.</w:t>
      </w:r>
    </w:p>
    <w:p w14:paraId="6D9DEAD9" w14:textId="77777777" w:rsidR="0034274F" w:rsidRPr="007C23FA" w:rsidRDefault="0034274F" w:rsidP="0034274F">
      <w:pPr>
        <w:spacing w:after="120"/>
        <w:rPr>
          <w:szCs w:val="24"/>
          <w:lang w:val="en-US"/>
        </w:rPr>
      </w:pPr>
      <w:r w:rsidRPr="007C23FA">
        <w:rPr>
          <w:b/>
          <w:szCs w:val="24"/>
          <w:lang w:val="en-US"/>
        </w:rPr>
        <w:lastRenderedPageBreak/>
        <w:t>2</w:t>
      </w:r>
      <w:r w:rsidRPr="007C23FA">
        <w:rPr>
          <w:szCs w:val="24"/>
          <w:lang w:val="en-US"/>
        </w:rPr>
        <w:tab/>
        <w:t>The handheld VHF transceiver with DSC and GNSS should be used exclusively in the maritime mobile service.</w:t>
      </w:r>
    </w:p>
    <w:p w14:paraId="5E478157" w14:textId="77777777" w:rsidR="0034274F" w:rsidRPr="007C23FA" w:rsidRDefault="0034274F" w:rsidP="0034274F">
      <w:pPr>
        <w:overflowPunct/>
        <w:autoSpaceDE/>
        <w:autoSpaceDN/>
        <w:adjustRightInd/>
        <w:spacing w:before="0"/>
        <w:textAlignment w:val="auto"/>
        <w:rPr>
          <w:szCs w:val="24"/>
          <w:lang w:val="en-US"/>
        </w:rPr>
      </w:pPr>
      <w:r w:rsidRPr="007C23FA">
        <w:rPr>
          <w:b/>
          <w:bCs/>
          <w:szCs w:val="24"/>
          <w:lang w:val="en-US"/>
        </w:rPr>
        <w:t>3</w:t>
      </w:r>
      <w:r w:rsidRPr="007C23FA">
        <w:rPr>
          <w:szCs w:val="24"/>
          <w:lang w:val="en-US"/>
        </w:rPr>
        <w:tab/>
        <w:t xml:space="preserve">Handheld VHF transceiver with DSC and GNSS participating in the maritime mobile service should be assigned a unique 9-digit number in the format </w:t>
      </w:r>
      <w:r w:rsidRPr="00F56378">
        <w:rPr>
          <w:szCs w:val="24"/>
          <w:lang w:val="en-US"/>
        </w:rPr>
        <w:t>8</w:t>
      </w:r>
      <w:r w:rsidRPr="00F56378">
        <w:rPr>
          <w:szCs w:val="24"/>
          <w:vertAlign w:val="subscript"/>
          <w:lang w:val="en-US"/>
        </w:rPr>
        <w:t>1</w:t>
      </w:r>
      <w:r w:rsidRPr="00F56378">
        <w:rPr>
          <w:szCs w:val="24"/>
          <w:lang w:val="en-US"/>
        </w:rPr>
        <w:t>M</w:t>
      </w:r>
      <w:r w:rsidRPr="00F56378">
        <w:rPr>
          <w:szCs w:val="24"/>
          <w:vertAlign w:val="subscript"/>
          <w:lang w:val="en-US"/>
        </w:rPr>
        <w:t>2</w:t>
      </w:r>
      <w:r w:rsidRPr="00F56378">
        <w:rPr>
          <w:szCs w:val="24"/>
          <w:lang w:val="en-US"/>
        </w:rPr>
        <w:t>I</w:t>
      </w:r>
      <w:r w:rsidRPr="00F56378">
        <w:rPr>
          <w:szCs w:val="24"/>
          <w:vertAlign w:val="subscript"/>
          <w:lang w:val="en-US"/>
        </w:rPr>
        <w:t>3</w:t>
      </w:r>
      <w:r w:rsidRPr="00F56378">
        <w:rPr>
          <w:szCs w:val="24"/>
          <w:lang w:val="en-US"/>
        </w:rPr>
        <w:t>D</w:t>
      </w:r>
      <w:r w:rsidRPr="00F56378">
        <w:rPr>
          <w:szCs w:val="24"/>
          <w:vertAlign w:val="subscript"/>
          <w:lang w:val="en-US"/>
        </w:rPr>
        <w:t>4</w:t>
      </w:r>
      <w:r w:rsidRPr="00F56378">
        <w:rPr>
          <w:szCs w:val="24"/>
          <w:lang w:val="en-US"/>
        </w:rPr>
        <w:t>X</w:t>
      </w:r>
      <w:r w:rsidRPr="00F56378">
        <w:rPr>
          <w:szCs w:val="24"/>
          <w:vertAlign w:val="subscript"/>
          <w:lang w:val="en-US"/>
        </w:rPr>
        <w:t>5</w:t>
      </w:r>
      <w:r w:rsidRPr="00F56378">
        <w:rPr>
          <w:szCs w:val="24"/>
          <w:lang w:val="en-US"/>
        </w:rPr>
        <w:t>X</w:t>
      </w:r>
      <w:r w:rsidRPr="00F56378">
        <w:rPr>
          <w:szCs w:val="24"/>
          <w:vertAlign w:val="subscript"/>
          <w:lang w:val="en-US"/>
        </w:rPr>
        <w:t>6</w:t>
      </w:r>
      <w:r w:rsidRPr="00F56378">
        <w:rPr>
          <w:szCs w:val="24"/>
          <w:lang w:val="en-US"/>
        </w:rPr>
        <w:t>X</w:t>
      </w:r>
      <w:r w:rsidRPr="00F56378">
        <w:rPr>
          <w:szCs w:val="24"/>
          <w:vertAlign w:val="subscript"/>
          <w:lang w:val="en-US"/>
        </w:rPr>
        <w:t>7</w:t>
      </w:r>
      <w:r w:rsidRPr="00F56378">
        <w:rPr>
          <w:szCs w:val="24"/>
          <w:lang w:val="en-US"/>
        </w:rPr>
        <w:t>X</w:t>
      </w:r>
      <w:r w:rsidRPr="00F56378">
        <w:rPr>
          <w:szCs w:val="24"/>
          <w:vertAlign w:val="subscript"/>
          <w:lang w:val="en-US"/>
        </w:rPr>
        <w:t>8</w:t>
      </w:r>
      <w:r w:rsidRPr="00F56378">
        <w:rPr>
          <w:szCs w:val="24"/>
          <w:lang w:val="en-US"/>
        </w:rPr>
        <w:t>X</w:t>
      </w:r>
      <w:r w:rsidRPr="00F56378">
        <w:rPr>
          <w:szCs w:val="24"/>
          <w:vertAlign w:val="subscript"/>
          <w:lang w:val="en-US"/>
        </w:rPr>
        <w:t>9</w:t>
      </w:r>
      <w:r w:rsidRPr="007C23FA">
        <w:rPr>
          <w:szCs w:val="24"/>
          <w:lang w:val="en-US"/>
        </w:rPr>
        <w:t xml:space="preserve"> where digits 2, 3 and 4 represents the MID and X is any figure from 0 to 9. </w:t>
      </w:r>
      <w:r w:rsidRPr="007C23FA">
        <w:rPr>
          <w:lang w:val="en-US"/>
        </w:rPr>
        <w:t>The MID represents the administration assigning the identity to the handheld transceiver.</w:t>
      </w:r>
    </w:p>
    <w:p w14:paraId="7839BFD8" w14:textId="77777777" w:rsidR="0034274F" w:rsidRPr="007C23FA" w:rsidRDefault="0034274F" w:rsidP="0034274F">
      <w:pPr>
        <w:pStyle w:val="Equation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7C23FA">
        <w:rPr>
          <w:lang w:val="en-US"/>
        </w:rPr>
        <w:t>8</w:t>
      </w:r>
      <w:r w:rsidRPr="007C23FA">
        <w:rPr>
          <w:rFonts w:ascii="Times New Roman Bold" w:hAnsi="Times New Roman Bold"/>
          <w:vertAlign w:val="subscript"/>
          <w:lang w:val="en-US"/>
        </w:rPr>
        <w:t>1</w:t>
      </w:r>
      <w:r w:rsidRPr="007C23FA">
        <w:rPr>
          <w:lang w:val="en-US"/>
        </w:rPr>
        <w:t>M</w:t>
      </w:r>
      <w:r w:rsidRPr="007C23FA">
        <w:rPr>
          <w:rFonts w:ascii="Times New Roman Bold" w:hAnsi="Times New Roman Bold"/>
          <w:vertAlign w:val="subscript"/>
          <w:lang w:val="en-US"/>
        </w:rPr>
        <w:t>2</w:t>
      </w:r>
      <w:r w:rsidRPr="007C23FA">
        <w:rPr>
          <w:lang w:val="en-US"/>
        </w:rPr>
        <w:t>I</w:t>
      </w:r>
      <w:r w:rsidRPr="007C23FA">
        <w:rPr>
          <w:rFonts w:ascii="Times New Roman Bold" w:hAnsi="Times New Roman Bold"/>
          <w:vertAlign w:val="subscript"/>
          <w:lang w:val="en-US"/>
        </w:rPr>
        <w:t>3</w:t>
      </w:r>
      <w:r w:rsidRPr="007C23FA">
        <w:rPr>
          <w:lang w:val="en-US"/>
        </w:rPr>
        <w:t>D</w:t>
      </w:r>
      <w:r w:rsidRPr="007C23FA">
        <w:rPr>
          <w:rFonts w:ascii="Times New Roman Bold" w:hAnsi="Times New Roman Bold"/>
          <w:vertAlign w:val="subscript"/>
          <w:lang w:val="en-US"/>
        </w:rPr>
        <w:t>4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5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6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7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8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9</w:t>
      </w:r>
    </w:p>
    <w:p w14:paraId="5A81A81F" w14:textId="77777777" w:rsidR="0034274F" w:rsidRPr="007C23FA" w:rsidRDefault="0034274F" w:rsidP="0034274F">
      <w:pPr>
        <w:rPr>
          <w:szCs w:val="24"/>
          <w:lang w:val="en-US"/>
        </w:rPr>
      </w:pPr>
      <w:r w:rsidRPr="007C23FA">
        <w:rPr>
          <w:b/>
          <w:bCs/>
          <w:szCs w:val="24"/>
          <w:lang w:val="en-US"/>
        </w:rPr>
        <w:t>4</w:t>
      </w:r>
      <w:r w:rsidRPr="007C23FA">
        <w:rPr>
          <w:szCs w:val="24"/>
          <w:lang w:val="en-US"/>
        </w:rPr>
        <w:tab/>
        <w:t>The procedure and criteria for assignment and registration of these identities should be left to the administration concerned.</w:t>
      </w:r>
    </w:p>
    <w:p w14:paraId="3B1B8168" w14:textId="77777777" w:rsidR="0034274F" w:rsidRPr="007C23FA" w:rsidRDefault="0034274F" w:rsidP="0034274F">
      <w:pPr>
        <w:rPr>
          <w:szCs w:val="24"/>
          <w:lang w:val="en-US"/>
        </w:rPr>
      </w:pPr>
      <w:r w:rsidRPr="007C23FA">
        <w:rPr>
          <w:b/>
          <w:bCs/>
          <w:szCs w:val="24"/>
          <w:lang w:val="en-US"/>
        </w:rPr>
        <w:t>5</w:t>
      </w:r>
      <w:r w:rsidRPr="007C23FA">
        <w:rPr>
          <w:szCs w:val="24"/>
          <w:lang w:val="en-US"/>
        </w:rPr>
        <w:tab/>
        <w:t>Some minimum of procedures for registration of this identity should be observed:</w:t>
      </w:r>
    </w:p>
    <w:p w14:paraId="29404BF3" w14:textId="77777777" w:rsidR="0034274F" w:rsidRPr="007C23FA" w:rsidRDefault="0034274F" w:rsidP="0034274F">
      <w:pPr>
        <w:pStyle w:val="enumlev1"/>
        <w:rPr>
          <w:lang w:val="en-US"/>
        </w:rPr>
      </w:pPr>
      <w:r w:rsidRPr="007C23FA">
        <w:rPr>
          <w:lang w:val="en-US"/>
        </w:rPr>
        <w:t>a)</w:t>
      </w:r>
      <w:r w:rsidRPr="007C23FA">
        <w:rPr>
          <w:lang w:val="en-US"/>
        </w:rPr>
        <w:tab/>
        <w:t>all identities in this category should be registered by the national authority concerned, and the local RCC or MRCC should be able to access the data on a 24 hour-per-day, 7 days-per-week basis. In systems that have automatic distress priority, this information should be automatically forwarded to an RCC;</w:t>
      </w:r>
    </w:p>
    <w:p w14:paraId="22AE6299" w14:textId="77777777" w:rsidR="0034274F" w:rsidRPr="007C23FA" w:rsidRDefault="0034274F" w:rsidP="0034274F">
      <w:pPr>
        <w:pStyle w:val="enumlev1"/>
        <w:rPr>
          <w:lang w:val="en-US"/>
        </w:rPr>
      </w:pPr>
      <w:r w:rsidRPr="007C23FA">
        <w:rPr>
          <w:lang w:val="en-US"/>
        </w:rPr>
        <w:t>b)</w:t>
      </w:r>
      <w:r w:rsidRPr="007C23FA">
        <w:rPr>
          <w:lang w:val="en-US"/>
        </w:rPr>
        <w:tab/>
        <w:t>the reuse of this identity should follow the guidance of Annex 3 of this Recommendation.</w:t>
      </w:r>
    </w:p>
    <w:p w14:paraId="17095FB3" w14:textId="77777777" w:rsidR="0034274F" w:rsidRDefault="0034274F" w:rsidP="0034274F">
      <w:pPr>
        <w:rPr>
          <w:szCs w:val="24"/>
          <w:lang w:val="en-US"/>
        </w:rPr>
      </w:pPr>
      <w:r w:rsidRPr="007C23FA">
        <w:rPr>
          <w:b/>
          <w:bCs/>
          <w:szCs w:val="24"/>
          <w:lang w:val="en-US"/>
        </w:rPr>
        <w:t>6</w:t>
      </w:r>
      <w:r w:rsidRPr="007C23FA">
        <w:rPr>
          <w:szCs w:val="24"/>
          <w:lang w:val="en-US"/>
        </w:rPr>
        <w:tab/>
        <w:t>The administration may use the 5th digit to differentiate between certain specific uses/users of the maritime identity. However, this method is optional and for national use only.</w:t>
      </w:r>
    </w:p>
    <w:p w14:paraId="5DA920E1" w14:textId="77777777" w:rsidR="0034274F" w:rsidRDefault="0034274F" w:rsidP="0034274F">
      <w:pPr>
        <w:rPr>
          <w:szCs w:val="24"/>
          <w:lang w:val="en-US"/>
        </w:rPr>
      </w:pPr>
    </w:p>
    <w:p w14:paraId="3C5F4330" w14:textId="77777777" w:rsidR="0034274F" w:rsidRPr="007C23FA" w:rsidRDefault="0034274F" w:rsidP="0034274F">
      <w:pPr>
        <w:pStyle w:val="Section1"/>
        <w:rPr>
          <w:u w:val="single"/>
          <w:lang w:val="en-US"/>
        </w:rPr>
      </w:pPr>
      <w:r w:rsidRPr="003C59ED">
        <w:rPr>
          <w:sz w:val="28"/>
          <w:szCs w:val="28"/>
          <w:lang w:val="en-US"/>
        </w:rPr>
        <w:t>Section 2</w:t>
      </w:r>
      <w:r w:rsidRPr="003C59ED">
        <w:rPr>
          <w:sz w:val="28"/>
          <w:szCs w:val="28"/>
          <w:lang w:val="en-US"/>
        </w:rPr>
        <w:br/>
      </w:r>
      <w:r w:rsidRPr="003C59ED">
        <w:rPr>
          <w:sz w:val="28"/>
          <w:szCs w:val="28"/>
          <w:lang w:val="en-US"/>
        </w:rPr>
        <w:br/>
        <w:t>Devices using a freeform number identity</w:t>
      </w:r>
    </w:p>
    <w:p w14:paraId="2DA14E0C" w14:textId="77777777" w:rsidR="0034274F" w:rsidRPr="00CA2523" w:rsidRDefault="0034274F" w:rsidP="0034274F">
      <w:pPr>
        <w:spacing w:before="360"/>
        <w:rPr>
          <w:lang w:val="en-US"/>
        </w:rPr>
      </w:pPr>
      <w:r w:rsidRPr="00CA2523">
        <w:rPr>
          <w:lang w:val="en-US"/>
        </w:rPr>
        <w:t xml:space="preserve">These identities, which use the 3-digit prefix (allocated from the table of maritime identification digits), are used to identify maritime radio equipment like the AIS-SART, </w:t>
      </w:r>
      <w:ins w:id="14" w:author="Chair" w:date="2018-12-02T12:56:00Z">
        <w:r>
          <w:rPr>
            <w:lang w:val="en-US"/>
          </w:rPr>
          <w:t>man overboard (</w:t>
        </w:r>
      </w:ins>
      <w:r w:rsidRPr="00CA2523">
        <w:rPr>
          <w:lang w:val="en-US"/>
        </w:rPr>
        <w:t>MOB</w:t>
      </w:r>
      <w:ins w:id="15" w:author="Chair" w:date="2018-12-02T12:56:00Z">
        <w:r>
          <w:rPr>
            <w:lang w:val="en-US"/>
          </w:rPr>
          <w:t>)</w:t>
        </w:r>
      </w:ins>
      <w:r w:rsidRPr="00CA2523">
        <w:rPr>
          <w:lang w:val="en-US"/>
        </w:rPr>
        <w:t xml:space="preserve"> and EPIRB-AIS and similar equipment needing identification.</w:t>
      </w:r>
    </w:p>
    <w:p w14:paraId="203BF263" w14:textId="77777777" w:rsidR="0034274F" w:rsidRPr="007C23FA" w:rsidRDefault="0034274F" w:rsidP="0034274F">
      <w:pPr>
        <w:pStyle w:val="Heading1"/>
        <w:rPr>
          <w:lang w:val="en-US"/>
        </w:rPr>
      </w:pPr>
      <w:r w:rsidRPr="007C23FA">
        <w:rPr>
          <w:lang w:val="en-US"/>
        </w:rPr>
        <w:t>1</w:t>
      </w:r>
      <w:r w:rsidRPr="007C23FA">
        <w:rPr>
          <w:lang w:val="en-US"/>
        </w:rPr>
        <w:tab/>
        <w:t>Automatic identification system-search and rescue trans</w:t>
      </w:r>
      <w:r>
        <w:rPr>
          <w:lang w:val="en-US"/>
        </w:rPr>
        <w:t>mitter</w:t>
      </w:r>
    </w:p>
    <w:p w14:paraId="36CE7324" w14:textId="77777777" w:rsidR="0034274F" w:rsidRPr="007C23FA" w:rsidRDefault="0034274F" w:rsidP="0034274F">
      <w:pPr>
        <w:rPr>
          <w:lang w:val="en-US"/>
        </w:rPr>
      </w:pPr>
      <w:r w:rsidRPr="007C23FA">
        <w:rPr>
          <w:lang w:val="en-US"/>
        </w:rPr>
        <w:t>The AIS-SART s</w:t>
      </w:r>
      <w:r w:rsidRPr="007C23FA">
        <w:rPr>
          <w:lang w:val="en-US" w:eastAsia="ja-JP"/>
        </w:rPr>
        <w:t xml:space="preserve">hould </w:t>
      </w:r>
      <w:r w:rsidRPr="007C23FA">
        <w:rPr>
          <w:lang w:val="en-US"/>
        </w:rPr>
        <w:t>use an identity:</w:t>
      </w:r>
    </w:p>
    <w:p w14:paraId="2924083E" w14:textId="77777777" w:rsidR="0034274F" w:rsidRPr="007C23FA" w:rsidRDefault="0034274F" w:rsidP="0034274F">
      <w:pPr>
        <w:tabs>
          <w:tab w:val="center" w:pos="4820"/>
          <w:tab w:val="right" w:pos="9639"/>
        </w:tabs>
        <w:spacing w:before="240" w:after="120"/>
        <w:jc w:val="center"/>
        <w:rPr>
          <w:rFonts w:ascii="Times New Roman Bold" w:hAnsi="Times New Roman Bold"/>
          <w:vertAlign w:val="subscript"/>
          <w:lang w:val="en-US"/>
        </w:rPr>
      </w:pPr>
      <w:r w:rsidRPr="007C23FA">
        <w:rPr>
          <w:lang w:val="en-US"/>
        </w:rPr>
        <w:t>9</w:t>
      </w:r>
      <w:r w:rsidRPr="007C23FA">
        <w:rPr>
          <w:rFonts w:ascii="Times New Roman Bold" w:hAnsi="Times New Roman Bold"/>
          <w:vertAlign w:val="subscript"/>
          <w:lang w:val="en-US"/>
        </w:rPr>
        <w:t>1</w:t>
      </w:r>
      <w:r w:rsidRPr="007C23FA">
        <w:rPr>
          <w:lang w:val="en-US"/>
        </w:rPr>
        <w:t>7</w:t>
      </w:r>
      <w:r w:rsidRPr="007C23FA">
        <w:rPr>
          <w:rFonts w:ascii="Times New Roman Bold" w:hAnsi="Times New Roman Bold"/>
          <w:vertAlign w:val="subscript"/>
          <w:lang w:val="en-US"/>
        </w:rPr>
        <w:t>2</w:t>
      </w:r>
      <w:r w:rsidRPr="007C23FA">
        <w:rPr>
          <w:lang w:val="en-US"/>
        </w:rPr>
        <w:t>0</w:t>
      </w:r>
      <w:r w:rsidRPr="007C23FA">
        <w:rPr>
          <w:rFonts w:ascii="Times New Roman Bold" w:hAnsi="Times New Roman Bold"/>
          <w:vertAlign w:val="subscript"/>
          <w:lang w:val="en-US"/>
        </w:rPr>
        <w:t>3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4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5</w:t>
      </w:r>
      <w:r w:rsidRPr="007C23FA">
        <w:rPr>
          <w:lang w:val="en-US"/>
        </w:rPr>
        <w:t>Y</w:t>
      </w:r>
      <w:r w:rsidRPr="007C23FA">
        <w:rPr>
          <w:rFonts w:ascii="Times New Roman Bold" w:hAnsi="Times New Roman Bold"/>
          <w:vertAlign w:val="subscript"/>
          <w:lang w:val="en-US"/>
        </w:rPr>
        <w:t>6</w:t>
      </w:r>
      <w:r w:rsidRPr="007C23FA">
        <w:rPr>
          <w:lang w:val="en-US"/>
        </w:rPr>
        <w:t>Y</w:t>
      </w:r>
      <w:r w:rsidRPr="007C23FA">
        <w:rPr>
          <w:rFonts w:ascii="Times New Roman Bold" w:hAnsi="Times New Roman Bold"/>
          <w:vertAlign w:val="subscript"/>
          <w:lang w:val="en-US"/>
        </w:rPr>
        <w:t>7</w:t>
      </w:r>
      <w:r w:rsidRPr="007C23FA">
        <w:rPr>
          <w:lang w:val="en-US"/>
        </w:rPr>
        <w:t>Y</w:t>
      </w:r>
      <w:r w:rsidRPr="007C23FA">
        <w:rPr>
          <w:rFonts w:ascii="Times New Roman Bold" w:hAnsi="Times New Roman Bold"/>
          <w:vertAlign w:val="subscript"/>
          <w:lang w:val="en-US"/>
        </w:rPr>
        <w:t>8</w:t>
      </w:r>
      <w:r w:rsidRPr="007C23FA">
        <w:rPr>
          <w:lang w:val="en-US"/>
        </w:rPr>
        <w:t>Y</w:t>
      </w:r>
      <w:r w:rsidRPr="007C23FA">
        <w:rPr>
          <w:rFonts w:ascii="Times New Roman Bold" w:hAnsi="Times New Roman Bold"/>
          <w:vertAlign w:val="subscript"/>
          <w:lang w:val="en-US"/>
        </w:rPr>
        <w:t>9</w:t>
      </w:r>
    </w:p>
    <w:p w14:paraId="665CF608" w14:textId="77777777" w:rsidR="0034274F" w:rsidRPr="007C23FA" w:rsidRDefault="0034274F" w:rsidP="0034274F">
      <w:pPr>
        <w:spacing w:before="240"/>
        <w:rPr>
          <w:lang w:val="en-US"/>
        </w:rPr>
      </w:pPr>
      <w:r w:rsidRPr="007C23FA">
        <w:rPr>
          <w:lang w:val="en-US" w:eastAsia="ja-JP"/>
        </w:rPr>
        <w:t xml:space="preserve">(where 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4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5</w:t>
      </w:r>
      <w:r w:rsidRPr="007C23FA">
        <w:rPr>
          <w:lang w:val="en-US" w:eastAsia="ja-JP"/>
        </w:rPr>
        <w:t xml:space="preserve"> = manufacturer ID 01 to 99; 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6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7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8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9</w:t>
      </w:r>
      <w:r w:rsidRPr="007C23FA">
        <w:rPr>
          <w:lang w:val="en-US" w:eastAsia="ja-JP"/>
        </w:rPr>
        <w:t xml:space="preserve"> = the sequence number 0000 to 9999. When reaching 9999 the manufacturer should restart the sequence numbering at 0000.)</w:t>
      </w:r>
    </w:p>
    <w:p w14:paraId="17578400" w14:textId="1FEFBF92" w:rsidR="0034274F" w:rsidRPr="007C23FA" w:rsidRDefault="0034274F" w:rsidP="0034274F">
      <w:pPr>
        <w:pStyle w:val="Heading1"/>
        <w:rPr>
          <w:lang w:val="en-US"/>
        </w:rPr>
      </w:pPr>
      <w:r w:rsidRPr="007C23FA">
        <w:rPr>
          <w:lang w:val="en-US"/>
        </w:rPr>
        <w:t>2</w:t>
      </w:r>
      <w:r w:rsidRPr="007C23FA">
        <w:rPr>
          <w:lang w:val="en-US"/>
        </w:rPr>
        <w:tab/>
        <w:t>Man overboard</w:t>
      </w:r>
      <w:ins w:id="16" w:author="Steenge, J. (Jaap)" w:date="2019-04-30T16:53:00Z">
        <w:r w:rsidR="0031372E">
          <w:rPr>
            <w:lang w:val="en-US"/>
          </w:rPr>
          <w:t xml:space="preserve"> </w:t>
        </w:r>
      </w:ins>
    </w:p>
    <w:p w14:paraId="136FA77B" w14:textId="77777777" w:rsidR="0034274F" w:rsidRPr="007C23FA" w:rsidRDefault="0034274F" w:rsidP="0034274F">
      <w:pPr>
        <w:rPr>
          <w:szCs w:val="24"/>
          <w:lang w:val="en-US"/>
        </w:rPr>
      </w:pPr>
      <w:r w:rsidRPr="007C23FA">
        <w:rPr>
          <w:szCs w:val="24"/>
          <w:lang w:val="en-US"/>
        </w:rPr>
        <w:t>The MOB</w:t>
      </w:r>
      <w:del w:id="17" w:author="Chair" w:date="2018-12-02T12:56:00Z">
        <w:r w:rsidRPr="007C23FA" w:rsidDel="00574D0D">
          <w:rPr>
            <w:szCs w:val="24"/>
            <w:lang w:val="en-US"/>
          </w:rPr>
          <w:delText xml:space="preserve"> (Man overboard)</w:delText>
        </w:r>
      </w:del>
      <w:r w:rsidRPr="007C23FA">
        <w:rPr>
          <w:szCs w:val="24"/>
          <w:lang w:val="en-US"/>
        </w:rPr>
        <w:t xml:space="preserve"> device that transmits DSC and/or AIS s</w:t>
      </w:r>
      <w:r w:rsidRPr="007C23FA">
        <w:rPr>
          <w:szCs w:val="24"/>
          <w:lang w:val="en-US" w:eastAsia="ja-JP"/>
        </w:rPr>
        <w:t xml:space="preserve">hould </w:t>
      </w:r>
      <w:r w:rsidRPr="007C23FA">
        <w:rPr>
          <w:szCs w:val="24"/>
          <w:lang w:val="en-US"/>
        </w:rPr>
        <w:t>use an identity</w:t>
      </w:r>
      <w:r w:rsidRPr="007C23FA">
        <w:rPr>
          <w:lang w:val="en-US"/>
        </w:rPr>
        <w:t>:</w:t>
      </w:r>
    </w:p>
    <w:p w14:paraId="3D78C4FE" w14:textId="77777777" w:rsidR="0034274F" w:rsidRPr="007C23FA" w:rsidRDefault="0034274F" w:rsidP="0034274F">
      <w:pPr>
        <w:spacing w:before="240" w:after="120"/>
        <w:jc w:val="center"/>
        <w:rPr>
          <w:bCs/>
          <w:szCs w:val="24"/>
          <w:lang w:val="en-US"/>
        </w:rPr>
      </w:pPr>
      <w:r w:rsidRPr="007C23FA">
        <w:rPr>
          <w:bCs/>
          <w:szCs w:val="24"/>
          <w:lang w:val="en-US"/>
        </w:rPr>
        <w:t>9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1</w:t>
      </w:r>
      <w:r w:rsidRPr="007C23FA">
        <w:rPr>
          <w:bCs/>
          <w:szCs w:val="24"/>
          <w:lang w:val="en-US"/>
        </w:rPr>
        <w:t>7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2</w:t>
      </w:r>
      <w:r w:rsidRPr="007C23FA">
        <w:rPr>
          <w:bCs/>
          <w:szCs w:val="24"/>
          <w:lang w:val="en-US"/>
        </w:rPr>
        <w:t>2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3</w:t>
      </w:r>
      <w:r w:rsidRPr="007C23FA">
        <w:rPr>
          <w:bCs/>
          <w:szCs w:val="24"/>
          <w:lang w:val="en-US"/>
        </w:rPr>
        <w:t>X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4</w:t>
      </w:r>
      <w:r w:rsidRPr="007C23FA">
        <w:rPr>
          <w:bCs/>
          <w:szCs w:val="24"/>
          <w:lang w:val="en-US"/>
        </w:rPr>
        <w:t>X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5</w:t>
      </w:r>
      <w:r w:rsidRPr="007C23FA">
        <w:rPr>
          <w:bCs/>
          <w:szCs w:val="24"/>
          <w:lang w:val="en-US"/>
        </w:rPr>
        <w:t>Y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6</w:t>
      </w:r>
      <w:r w:rsidRPr="007C23FA">
        <w:rPr>
          <w:bCs/>
          <w:szCs w:val="24"/>
          <w:lang w:val="en-US"/>
        </w:rPr>
        <w:t>Y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7</w:t>
      </w:r>
      <w:r w:rsidRPr="007C23FA">
        <w:rPr>
          <w:bCs/>
          <w:szCs w:val="24"/>
          <w:lang w:val="en-US"/>
        </w:rPr>
        <w:t>Y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8</w:t>
      </w:r>
      <w:r w:rsidRPr="007C23FA">
        <w:rPr>
          <w:bCs/>
          <w:szCs w:val="24"/>
          <w:lang w:val="en-US"/>
        </w:rPr>
        <w:t>Y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9</w:t>
      </w:r>
    </w:p>
    <w:p w14:paraId="5D2A1DA9" w14:textId="77777777" w:rsidR="0034274F" w:rsidRPr="007C23FA" w:rsidRDefault="0034274F" w:rsidP="0034274F">
      <w:pPr>
        <w:spacing w:before="240"/>
        <w:rPr>
          <w:lang w:val="en-US" w:eastAsia="ja-JP"/>
        </w:rPr>
      </w:pPr>
      <w:r w:rsidRPr="007C23FA">
        <w:rPr>
          <w:lang w:val="en-US" w:eastAsia="ja-JP"/>
        </w:rPr>
        <w:t xml:space="preserve">(where 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4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5</w:t>
      </w:r>
      <w:r w:rsidRPr="007C23FA">
        <w:rPr>
          <w:lang w:val="en-US" w:eastAsia="ja-JP"/>
        </w:rPr>
        <w:t xml:space="preserve"> = manufacturer ID 01 to 99; 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6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7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8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9</w:t>
      </w:r>
      <w:r w:rsidRPr="007C23FA">
        <w:rPr>
          <w:lang w:val="en-US" w:eastAsia="ja-JP"/>
        </w:rPr>
        <w:t xml:space="preserve"> = the sequence number 0000 to 9999. When reaching 9999 the manufacturer should restart the sequence numbering at 0000.)</w:t>
      </w:r>
    </w:p>
    <w:p w14:paraId="33C0D0FC" w14:textId="77777777" w:rsidR="0034274F" w:rsidRPr="007C23FA" w:rsidRDefault="0034274F" w:rsidP="0034274F">
      <w:pPr>
        <w:pStyle w:val="Heading1"/>
        <w:rPr>
          <w:lang w:val="en-US"/>
        </w:rPr>
      </w:pPr>
      <w:r w:rsidRPr="007C23FA">
        <w:rPr>
          <w:lang w:val="en-US"/>
        </w:rPr>
        <w:lastRenderedPageBreak/>
        <w:t>3</w:t>
      </w:r>
      <w:r w:rsidRPr="007C23FA">
        <w:rPr>
          <w:lang w:val="en-US"/>
        </w:rPr>
        <w:tab/>
        <w:t>Emergency position indicating radio beacon</w:t>
      </w:r>
      <w:r w:rsidRPr="007C23FA">
        <w:rPr>
          <w:sz w:val="22"/>
          <w:szCs w:val="22"/>
          <w:lang w:val="en-US"/>
        </w:rPr>
        <w:t>-</w:t>
      </w:r>
      <w:r w:rsidRPr="007C23FA">
        <w:rPr>
          <w:lang w:val="en-US"/>
        </w:rPr>
        <w:t>automatic identification system</w:t>
      </w:r>
    </w:p>
    <w:p w14:paraId="071E1F4E" w14:textId="77777777" w:rsidR="0034274F" w:rsidRPr="007C23FA" w:rsidRDefault="0034274F" w:rsidP="0034274F">
      <w:pPr>
        <w:rPr>
          <w:szCs w:val="24"/>
          <w:lang w:val="en-US"/>
        </w:rPr>
      </w:pPr>
      <w:r w:rsidRPr="007C23FA">
        <w:rPr>
          <w:szCs w:val="24"/>
          <w:lang w:val="en-US"/>
        </w:rPr>
        <w:t>The EPIRB-AIS s</w:t>
      </w:r>
      <w:r w:rsidRPr="007C23FA">
        <w:rPr>
          <w:szCs w:val="24"/>
          <w:lang w:val="en-US" w:eastAsia="ja-JP"/>
        </w:rPr>
        <w:t xml:space="preserve">hould </w:t>
      </w:r>
      <w:r w:rsidRPr="007C23FA">
        <w:rPr>
          <w:szCs w:val="24"/>
          <w:lang w:val="en-US"/>
        </w:rPr>
        <w:t>use an identity</w:t>
      </w:r>
      <w:r w:rsidRPr="007C23FA">
        <w:rPr>
          <w:lang w:val="en-US"/>
        </w:rPr>
        <w:t>:</w:t>
      </w:r>
    </w:p>
    <w:p w14:paraId="29A398F4" w14:textId="1D23905B" w:rsidR="0034274F" w:rsidRPr="007C23FA" w:rsidRDefault="00B475D9" w:rsidP="00B475D9">
      <w:pPr>
        <w:pStyle w:val="Equation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34274F" w:rsidRPr="007C23FA">
        <w:rPr>
          <w:lang w:val="en-US"/>
        </w:rPr>
        <w:t>9</w:t>
      </w:r>
      <w:r w:rsidR="0034274F" w:rsidRPr="007C23FA">
        <w:rPr>
          <w:rFonts w:ascii="Times New Roman Bold" w:hAnsi="Times New Roman Bold"/>
          <w:vertAlign w:val="subscript"/>
          <w:lang w:val="en-US"/>
        </w:rPr>
        <w:t>1</w:t>
      </w:r>
      <w:r w:rsidR="0034274F" w:rsidRPr="007C23FA">
        <w:rPr>
          <w:lang w:val="en-US"/>
        </w:rPr>
        <w:t>7</w:t>
      </w:r>
      <w:r w:rsidR="0034274F" w:rsidRPr="007C23FA">
        <w:rPr>
          <w:rFonts w:ascii="Times New Roman Bold" w:hAnsi="Times New Roman Bold"/>
          <w:vertAlign w:val="subscript"/>
          <w:lang w:val="en-US"/>
        </w:rPr>
        <w:t>2</w:t>
      </w:r>
      <w:r w:rsidR="0034274F" w:rsidRPr="007C23FA">
        <w:rPr>
          <w:lang w:val="en-US"/>
        </w:rPr>
        <w:t>4</w:t>
      </w:r>
      <w:r w:rsidR="0034274F" w:rsidRPr="007C23FA">
        <w:rPr>
          <w:rFonts w:ascii="Times New Roman Bold" w:hAnsi="Times New Roman Bold"/>
          <w:vertAlign w:val="subscript"/>
          <w:lang w:val="en-US"/>
        </w:rPr>
        <w:t>3</w:t>
      </w:r>
      <w:r w:rsidR="0034274F" w:rsidRPr="007C23FA">
        <w:rPr>
          <w:lang w:val="en-US"/>
        </w:rPr>
        <w:t>X</w:t>
      </w:r>
      <w:r w:rsidR="0034274F" w:rsidRPr="007C23FA">
        <w:rPr>
          <w:rFonts w:ascii="Times New Roman Bold" w:hAnsi="Times New Roman Bold"/>
          <w:vertAlign w:val="subscript"/>
          <w:lang w:val="en-US"/>
        </w:rPr>
        <w:t>4</w:t>
      </w:r>
      <w:r w:rsidR="0034274F" w:rsidRPr="007C23FA">
        <w:rPr>
          <w:lang w:val="en-US"/>
        </w:rPr>
        <w:t>X</w:t>
      </w:r>
      <w:r w:rsidR="0034274F" w:rsidRPr="007C23FA">
        <w:rPr>
          <w:rFonts w:ascii="Times New Roman Bold" w:hAnsi="Times New Roman Bold"/>
          <w:vertAlign w:val="subscript"/>
          <w:lang w:val="en-US"/>
        </w:rPr>
        <w:t>5</w:t>
      </w:r>
      <w:r w:rsidR="0034274F" w:rsidRPr="007C23FA">
        <w:rPr>
          <w:lang w:val="en-US"/>
        </w:rPr>
        <w:t>Y</w:t>
      </w:r>
      <w:r w:rsidR="0034274F" w:rsidRPr="007C23FA">
        <w:rPr>
          <w:rFonts w:ascii="Times New Roman Bold" w:hAnsi="Times New Roman Bold"/>
          <w:vertAlign w:val="subscript"/>
          <w:lang w:val="en-US"/>
        </w:rPr>
        <w:t>6</w:t>
      </w:r>
      <w:r w:rsidR="0034274F" w:rsidRPr="007C23FA">
        <w:rPr>
          <w:lang w:val="en-US"/>
        </w:rPr>
        <w:t>Y</w:t>
      </w:r>
      <w:r w:rsidR="0034274F" w:rsidRPr="007C23FA">
        <w:rPr>
          <w:rFonts w:ascii="Times New Roman Bold" w:hAnsi="Times New Roman Bold"/>
          <w:vertAlign w:val="subscript"/>
          <w:lang w:val="en-US"/>
        </w:rPr>
        <w:t>7</w:t>
      </w:r>
      <w:r w:rsidR="0034274F" w:rsidRPr="007C23FA">
        <w:rPr>
          <w:lang w:val="en-US"/>
        </w:rPr>
        <w:t>Y</w:t>
      </w:r>
      <w:r w:rsidR="0034274F" w:rsidRPr="007C23FA">
        <w:rPr>
          <w:rFonts w:ascii="Times New Roman Bold" w:hAnsi="Times New Roman Bold"/>
          <w:vertAlign w:val="subscript"/>
          <w:lang w:val="en-US"/>
        </w:rPr>
        <w:t>8</w:t>
      </w:r>
      <w:r w:rsidR="0034274F" w:rsidRPr="007C23FA">
        <w:rPr>
          <w:lang w:val="en-US"/>
        </w:rPr>
        <w:t>Y</w:t>
      </w:r>
      <w:r w:rsidR="0034274F" w:rsidRPr="007C23FA">
        <w:rPr>
          <w:rFonts w:ascii="Times New Roman Bold" w:hAnsi="Times New Roman Bold"/>
          <w:vertAlign w:val="subscript"/>
          <w:lang w:val="en-US"/>
        </w:rPr>
        <w:t>9</w:t>
      </w:r>
    </w:p>
    <w:p w14:paraId="042F832A" w14:textId="77777777" w:rsidR="0034274F" w:rsidRPr="007C23FA" w:rsidRDefault="0034274F" w:rsidP="0034274F">
      <w:pPr>
        <w:spacing w:before="240"/>
        <w:rPr>
          <w:szCs w:val="24"/>
          <w:lang w:val="en-US"/>
        </w:rPr>
      </w:pPr>
      <w:r w:rsidRPr="007C23FA">
        <w:rPr>
          <w:szCs w:val="24"/>
          <w:lang w:val="en-US" w:eastAsia="ja-JP"/>
        </w:rPr>
        <w:t>(</w:t>
      </w:r>
      <w:r w:rsidRPr="007C23FA">
        <w:rPr>
          <w:lang w:val="en-US" w:eastAsia="ja-JP"/>
        </w:rPr>
        <w:t xml:space="preserve">where 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4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5</w:t>
      </w:r>
      <w:r w:rsidRPr="007C23FA">
        <w:rPr>
          <w:lang w:val="en-US" w:eastAsia="ja-JP"/>
        </w:rPr>
        <w:t xml:space="preserve"> = manufacturer ID 01 to 99; 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6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7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8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9</w:t>
      </w:r>
      <w:r w:rsidRPr="007C23FA">
        <w:rPr>
          <w:lang w:val="en-US" w:eastAsia="ja-JP"/>
        </w:rPr>
        <w:t xml:space="preserve"> </w:t>
      </w:r>
      <w:r w:rsidRPr="007C23FA">
        <w:rPr>
          <w:szCs w:val="24"/>
          <w:lang w:val="en-US" w:eastAsia="ja-JP"/>
        </w:rPr>
        <w:t>= the sequence number 0000 to 9999. When reaching 9999 the manufacturer should restart the sequence numbering at 0000.)</w:t>
      </w:r>
    </w:p>
    <w:p w14:paraId="2DC7906A" w14:textId="77777777" w:rsidR="0034274F" w:rsidRDefault="0034274F" w:rsidP="0034274F">
      <w:pPr>
        <w:rPr>
          <w:lang w:val="en-US"/>
        </w:rPr>
      </w:pPr>
      <w:r w:rsidRPr="007C23FA">
        <w:rPr>
          <w:lang w:val="en-US"/>
        </w:rPr>
        <w:t>The user identity of the EPIRB-AIS indicates the identity of the homing device of the EPIRB-AIS, and not the MMSI of the ship.</w:t>
      </w:r>
    </w:p>
    <w:p w14:paraId="5BFC0826" w14:textId="423D7399" w:rsidR="0034274F" w:rsidRPr="00047992" w:rsidRDefault="0034274F" w:rsidP="0034274F">
      <w:pPr>
        <w:pStyle w:val="Heading1"/>
        <w:rPr>
          <w:ins w:id="18" w:author="Chair" w:date="2018-12-02T12:57:00Z"/>
          <w:lang w:val="en-US"/>
        </w:rPr>
      </w:pPr>
      <w:ins w:id="19" w:author="Chair" w:date="2018-12-02T12:57:00Z">
        <w:r w:rsidRPr="00047992">
          <w:rPr>
            <w:lang w:val="en-US"/>
          </w:rPr>
          <w:t>4</w:t>
        </w:r>
        <w:r w:rsidRPr="00047992">
          <w:rPr>
            <w:lang w:val="en-US"/>
          </w:rPr>
          <w:tab/>
          <w:t>Autonomous maritime radio devices</w:t>
        </w:r>
      </w:ins>
    </w:p>
    <w:p w14:paraId="2E1413DD" w14:textId="5EA21148" w:rsidR="00BD4EE4" w:rsidRDefault="00BD4EE4" w:rsidP="003175D7">
      <w:pPr>
        <w:pStyle w:val="Heading2"/>
        <w:rPr>
          <w:ins w:id="20" w:author="Chair" w:date="2019-05-30T09:30:00Z"/>
          <w:lang w:val="en-US"/>
        </w:rPr>
      </w:pPr>
      <w:ins w:id="21" w:author="Chair" w:date="2019-05-30T09:30:00Z">
        <w:r>
          <w:rPr>
            <w:lang w:val="en-US"/>
          </w:rPr>
          <w:t>4.1</w:t>
        </w:r>
      </w:ins>
      <w:ins w:id="22" w:author="Song, Xiaojing" w:date="2019-05-30T13:05:00Z">
        <w:r w:rsidR="003175D7">
          <w:rPr>
            <w:lang w:val="en-US"/>
          </w:rPr>
          <w:tab/>
        </w:r>
      </w:ins>
      <w:ins w:id="23" w:author="Chair" w:date="2019-05-30T09:30:00Z">
        <w:r w:rsidRPr="00D31D7A">
          <w:rPr>
            <w:lang w:val="en-US"/>
          </w:rPr>
          <w:t xml:space="preserve">AMRD Group </w:t>
        </w:r>
        <w:r>
          <w:rPr>
            <w:lang w:val="en-US"/>
          </w:rPr>
          <w:t>A</w:t>
        </w:r>
      </w:ins>
    </w:p>
    <w:p w14:paraId="534ABE4E" w14:textId="77777777" w:rsidR="00BD4EE4" w:rsidRDefault="00BD4EE4" w:rsidP="00BD4EE4">
      <w:pPr>
        <w:rPr>
          <w:ins w:id="24" w:author="Chair" w:date="2019-05-30T09:30:00Z"/>
          <w:lang w:val="en-US"/>
        </w:rPr>
      </w:pPr>
      <w:ins w:id="25" w:author="Chair" w:date="2019-05-30T09:30:00Z">
        <w:r>
          <w:rPr>
            <w:lang w:val="en-US"/>
          </w:rPr>
          <w:t>AMRD Group A which are identified as MOB should use the numbering scheme as described in Annex 2, Section 2;</w:t>
        </w:r>
      </w:ins>
    </w:p>
    <w:p w14:paraId="757398F0" w14:textId="77777777" w:rsidR="00BD4EE4" w:rsidRDefault="00BD4EE4" w:rsidP="00BD4EE4">
      <w:pPr>
        <w:rPr>
          <w:ins w:id="26" w:author="Chair" w:date="2019-05-30T09:30:00Z"/>
          <w:lang w:val="en-US"/>
        </w:rPr>
      </w:pPr>
      <w:ins w:id="27" w:author="Chair" w:date="2019-05-30T09:30:00Z">
        <w:r>
          <w:rPr>
            <w:lang w:val="en-US"/>
          </w:rPr>
          <w:t>AMRD Group A which are identified as Mobile AtoN should use the numbering scheme as described in Annex 1, Section 4;</w:t>
        </w:r>
      </w:ins>
    </w:p>
    <w:p w14:paraId="6EBF30E3" w14:textId="0A7DE5AE" w:rsidR="00BD4EE4" w:rsidRDefault="00BD4EE4" w:rsidP="003175D7">
      <w:pPr>
        <w:pStyle w:val="Heading2"/>
        <w:rPr>
          <w:ins w:id="28" w:author="Chair" w:date="2019-05-30T09:30:00Z"/>
          <w:lang w:val="en-US"/>
        </w:rPr>
      </w:pPr>
      <w:ins w:id="29" w:author="Chair" w:date="2019-05-30T09:30:00Z">
        <w:r>
          <w:rPr>
            <w:lang w:val="en-US"/>
          </w:rPr>
          <w:t>4.2</w:t>
        </w:r>
      </w:ins>
      <w:ins w:id="30" w:author="Song, Xiaojing" w:date="2019-05-30T13:05:00Z">
        <w:r w:rsidR="003175D7">
          <w:rPr>
            <w:lang w:val="en-US"/>
          </w:rPr>
          <w:tab/>
        </w:r>
      </w:ins>
      <w:ins w:id="31" w:author="Chair" w:date="2019-05-30T09:30:00Z">
        <w:r w:rsidRPr="00FB5D03">
          <w:rPr>
            <w:lang w:val="en-US"/>
          </w:rPr>
          <w:t xml:space="preserve">AMRD Group </w:t>
        </w:r>
        <w:r>
          <w:rPr>
            <w:lang w:val="en-US"/>
          </w:rPr>
          <w:t>B</w:t>
        </w:r>
      </w:ins>
    </w:p>
    <w:p w14:paraId="37C35E7D" w14:textId="77777777" w:rsidR="00BD4EE4" w:rsidRDefault="00BD4EE4" w:rsidP="00BD4EE4">
      <w:pPr>
        <w:rPr>
          <w:ins w:id="32" w:author="Chair" w:date="2019-05-30T09:30:00Z"/>
          <w:lang w:val="en-US"/>
        </w:rPr>
      </w:pPr>
      <w:ins w:id="33" w:author="Chair" w:date="2019-05-30T09:30:00Z">
        <w:r>
          <w:rPr>
            <w:lang w:val="en-US"/>
          </w:rPr>
          <w:t>AMRD Group B which are identified as MOB should use the numbering scheme as described in Annex 2, Section 2;</w:t>
        </w:r>
      </w:ins>
    </w:p>
    <w:p w14:paraId="5D0CBC26" w14:textId="77777777" w:rsidR="00BD4EE4" w:rsidRPr="00047992" w:rsidRDefault="00BD4EE4" w:rsidP="00BD4EE4">
      <w:pPr>
        <w:rPr>
          <w:ins w:id="34" w:author="Chair" w:date="2019-05-30T09:30:00Z"/>
          <w:lang w:val="en-US"/>
        </w:rPr>
      </w:pPr>
      <w:ins w:id="35" w:author="Chair" w:date="2019-05-30T09:30:00Z">
        <w:r>
          <w:rPr>
            <w:lang w:val="en-US"/>
          </w:rPr>
          <w:t>AMRD Group B which are based on AIS technology should</w:t>
        </w:r>
        <w:r w:rsidRPr="00047992">
          <w:rPr>
            <w:lang w:val="en-US" w:eastAsia="ja-JP"/>
          </w:rPr>
          <w:t xml:space="preserve"> </w:t>
        </w:r>
        <w:r w:rsidRPr="00047992">
          <w:rPr>
            <w:lang w:val="en-US"/>
          </w:rPr>
          <w:t>use an identity:</w:t>
        </w:r>
      </w:ins>
    </w:p>
    <w:p w14:paraId="4C9AD65F" w14:textId="77777777" w:rsidR="00BD4EE4" w:rsidRPr="00047992" w:rsidRDefault="00BD4EE4" w:rsidP="00A51818">
      <w:pPr>
        <w:pStyle w:val="Equation"/>
        <w:rPr>
          <w:ins w:id="36" w:author="Chair" w:date="2019-05-30T09:30:00Z"/>
          <w:rFonts w:ascii="Times New Roman Bold" w:hAnsi="Times New Roman Bold"/>
          <w:vertAlign w:val="subscript"/>
          <w:lang w:val="en-US"/>
        </w:rPr>
      </w:pPr>
      <w:ins w:id="37" w:author="Chair" w:date="2019-05-30T09:30:00Z">
        <w:r w:rsidRPr="00047992">
          <w:rPr>
            <w:lang w:val="en-US"/>
          </w:rPr>
          <w:tab/>
        </w:r>
        <w:r w:rsidRPr="00047992">
          <w:rPr>
            <w:lang w:val="en-US"/>
          </w:rPr>
          <w:tab/>
          <w:t>9</w:t>
        </w:r>
        <w:r w:rsidRPr="00047992">
          <w:rPr>
            <w:rFonts w:ascii="Times New Roman Bold" w:hAnsi="Times New Roman Bold"/>
            <w:vertAlign w:val="subscript"/>
            <w:lang w:val="en-US"/>
          </w:rPr>
          <w:t>1</w:t>
        </w:r>
        <w:r>
          <w:rPr>
            <w:lang w:val="en-US"/>
          </w:rPr>
          <w:t>7</w:t>
        </w:r>
        <w:r w:rsidRPr="00047992">
          <w:rPr>
            <w:rFonts w:ascii="Times New Roman Bold" w:hAnsi="Times New Roman Bold"/>
            <w:vertAlign w:val="subscript"/>
            <w:lang w:val="en-US"/>
          </w:rPr>
          <w:t>2</w:t>
        </w:r>
        <w:r>
          <w:rPr>
            <w:lang w:val="en-US"/>
          </w:rPr>
          <w:t>9</w:t>
        </w:r>
        <w:r w:rsidRPr="00047992">
          <w:rPr>
            <w:rFonts w:ascii="Times New Roman Bold" w:hAnsi="Times New Roman Bold"/>
            <w:vertAlign w:val="subscript"/>
            <w:lang w:val="en-US"/>
          </w:rPr>
          <w:t>3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4</w:t>
        </w:r>
        <w:r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5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6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7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8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9</w:t>
        </w:r>
      </w:ins>
    </w:p>
    <w:p w14:paraId="6B1EC8CF" w14:textId="77777777" w:rsidR="00BD4EE4" w:rsidRDefault="00BD4EE4" w:rsidP="00BD4EE4">
      <w:pPr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jc w:val="both"/>
        <w:rPr>
          <w:ins w:id="38" w:author="Chair" w:date="2019-05-30T09:30:00Z"/>
          <w:lang w:val="en-US" w:eastAsia="ja-JP"/>
        </w:rPr>
      </w:pPr>
      <w:ins w:id="39" w:author="Chair" w:date="2019-05-30T09:30:00Z">
        <w:r w:rsidRPr="00047992">
          <w:rPr>
            <w:lang w:val="en-US" w:eastAsia="ja-JP"/>
          </w:rPr>
          <w:t>(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4</w:t>
        </w:r>
        <w:r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5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6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7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8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9</w:t>
        </w:r>
        <w:r>
          <w:rPr>
            <w:rFonts w:ascii="Times New Roman Bold" w:hAnsi="Times New Roman Bold"/>
            <w:lang w:val="en-US"/>
          </w:rPr>
          <w:t xml:space="preserve"> = </w:t>
        </w:r>
        <w:r w:rsidRPr="00D31D7A">
          <w:rPr>
            <w:lang w:val="en-US"/>
          </w:rPr>
          <w:t>a non-sequential pseudorandom nu</w:t>
        </w:r>
        <w:r>
          <w:rPr>
            <w:lang w:val="en-US"/>
          </w:rPr>
          <w:t>m</w:t>
        </w:r>
        <w:r w:rsidRPr="00D31D7A">
          <w:rPr>
            <w:lang w:val="en-US"/>
          </w:rPr>
          <w:t>ber</w:t>
        </w:r>
        <w:r>
          <w:rPr>
            <w:lang w:val="en-US"/>
          </w:rPr>
          <w:t>, to be determined by the manufacturer.</w:t>
        </w:r>
        <w:r w:rsidRPr="008553F5">
          <w:rPr>
            <w:lang w:val="en-US" w:eastAsia="ja-JP"/>
          </w:rPr>
          <w:t>)</w:t>
        </w:r>
      </w:ins>
    </w:p>
    <w:p w14:paraId="170AA649" w14:textId="77777777" w:rsidR="00BD4EE4" w:rsidRPr="00D31D7A" w:rsidRDefault="00BD4EE4" w:rsidP="00BD4EE4">
      <w:pPr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jc w:val="both"/>
        <w:rPr>
          <w:ins w:id="40" w:author="Chair" w:date="2019-05-30T09:30:00Z"/>
          <w:lang w:val="en-US" w:eastAsia="zh-CN"/>
        </w:rPr>
      </w:pPr>
      <w:ins w:id="41" w:author="Chair" w:date="2019-05-30T09:30:00Z">
        <w:r>
          <w:rPr>
            <w:rFonts w:hint="eastAsia"/>
            <w:lang w:val="en-US" w:eastAsia="zh-CN"/>
          </w:rPr>
          <w:t>D</w:t>
        </w:r>
        <w:r>
          <w:rPr>
            <w:lang w:val="en-US" w:eastAsia="zh-CN"/>
          </w:rPr>
          <w:t>uplication of numbers is acceptable.</w:t>
        </w:r>
      </w:ins>
    </w:p>
    <w:p w14:paraId="4CBE3E61" w14:textId="2CF0804F" w:rsidR="0034274F" w:rsidDel="00662FC0" w:rsidRDefault="0034274F" w:rsidP="0034274F">
      <w:pPr>
        <w:rPr>
          <w:del w:id="42" w:author="Steenge, J. (Jaap)" w:date="2019-05-01T16:18:00Z"/>
          <w:lang w:val="en-US"/>
        </w:rPr>
      </w:pPr>
    </w:p>
    <w:p w14:paraId="26825C5E" w14:textId="77777777" w:rsidR="002F4C7A" w:rsidRDefault="002F4C7A" w:rsidP="002F4C7A">
      <w:pPr>
        <w:rPr>
          <w:lang w:val="en-US"/>
        </w:rPr>
      </w:pPr>
    </w:p>
    <w:sectPr w:rsidR="002F4C7A" w:rsidSect="00D02712">
      <w:headerReference w:type="default" r:id="rId12"/>
      <w:footerReference w:type="default" r:id="rId13"/>
      <w:footerReference w:type="first" r:id="rId14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13CE9" w14:textId="77777777" w:rsidR="00B724DF" w:rsidRDefault="00B724DF">
      <w:r>
        <w:separator/>
      </w:r>
    </w:p>
  </w:endnote>
  <w:endnote w:type="continuationSeparator" w:id="0">
    <w:p w14:paraId="4EB6B9E1" w14:textId="77777777" w:rsidR="00B724DF" w:rsidRDefault="00B7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3F176" w14:textId="138A9C34" w:rsidR="002F4C7A" w:rsidRDefault="00B724DF" w:rsidP="002F4C7A">
    <w:pPr>
      <w:pStyle w:val="Footer"/>
    </w:pPr>
    <w:fldSimple w:instr=" FILENAME \p  \* MERGEFORMAT ">
      <w:r w:rsidR="004D5D4D">
        <w:t>M:\BRSGD\TEXT2019\SG05\WP5B\700\712\712N08e.docx</w:t>
      </w:r>
    </w:fldSimple>
    <w:r w:rsidR="002F4C7A">
      <w:tab/>
    </w:r>
    <w:r w:rsidR="002F4C7A">
      <w:fldChar w:fldCharType="begin"/>
    </w:r>
    <w:r w:rsidR="002F4C7A">
      <w:instrText xml:space="preserve"> SAVEDATE \@ DD.MM.YY </w:instrText>
    </w:r>
    <w:r w:rsidR="002F4C7A">
      <w:fldChar w:fldCharType="separate"/>
    </w:r>
    <w:r w:rsidR="00493D58">
      <w:t>03.06.19</w:t>
    </w:r>
    <w:r w:rsidR="002F4C7A">
      <w:fldChar w:fldCharType="end"/>
    </w:r>
    <w:r w:rsidR="002F4C7A">
      <w:tab/>
    </w:r>
    <w:r w:rsidR="002F4C7A">
      <w:fldChar w:fldCharType="begin"/>
    </w:r>
    <w:r w:rsidR="002F4C7A">
      <w:instrText xml:space="preserve"> PRINTDATE \@ DD.MM.YY </w:instrText>
    </w:r>
    <w:r w:rsidR="002F4C7A">
      <w:fldChar w:fldCharType="separate"/>
    </w:r>
    <w:r w:rsidR="004D5D4D">
      <w:t>30.05.19</w:t>
    </w:r>
    <w:r w:rsidR="002F4C7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3B427" w14:textId="7E809BCF" w:rsidR="002F4C7A" w:rsidRDefault="00B475D9" w:rsidP="00B475D9">
    <w:pPr>
      <w:pStyle w:val="Footer"/>
    </w:pPr>
    <w:r>
      <w:rPr>
        <w:lang w:val="en-US"/>
      </w:rPr>
      <w:fldChar w:fldCharType="begin"/>
    </w:r>
    <w:r>
      <w:rPr>
        <w:lang w:val="en-US"/>
      </w:rPr>
      <w:instrText xml:space="preserve"> FILENAME \p \* MERGEFORMAT </w:instrText>
    </w:r>
    <w:r>
      <w:rPr>
        <w:lang w:val="en-US"/>
      </w:rPr>
      <w:fldChar w:fldCharType="separate"/>
    </w:r>
    <w:r w:rsidR="004D5D4D">
      <w:rPr>
        <w:lang w:val="en-US"/>
      </w:rPr>
      <w:t>M:\BRSGD\TEXT2019\SG05\WP5B\700\712\712N08e.docx</w:t>
    </w:r>
    <w:r>
      <w:fldChar w:fldCharType="end"/>
    </w:r>
    <w:r>
      <w:t xml:space="preserve"> ( )</w:t>
    </w:r>
    <w:r w:rsidRPr="002F7CB3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493D58">
      <w:t>03.06.19</w:t>
    </w:r>
    <w:r>
      <w:fldChar w:fldCharType="end"/>
    </w:r>
    <w:r w:rsidRPr="002F7CB3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4D5D4D">
      <w:t>30.05.19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B3226" w14:textId="77777777" w:rsidR="00B724DF" w:rsidRDefault="00B724DF">
      <w:r>
        <w:t>____________________</w:t>
      </w:r>
    </w:p>
  </w:footnote>
  <w:footnote w:type="continuationSeparator" w:id="0">
    <w:p w14:paraId="6E866FE6" w14:textId="77777777" w:rsidR="00B724DF" w:rsidRDefault="00B724DF">
      <w:r>
        <w:continuationSeparator/>
      </w:r>
    </w:p>
  </w:footnote>
  <w:footnote w:id="1">
    <w:p w14:paraId="1F6DCF7E" w14:textId="45A3571F" w:rsidR="00047992" w:rsidRPr="00D52786" w:rsidRDefault="00047992" w:rsidP="00281837">
      <w:pPr>
        <w:pStyle w:val="FootnoteText"/>
        <w:spacing w:after="100" w:afterAutospacing="1"/>
        <w:rPr>
          <w:lang w:val="en-US"/>
        </w:rPr>
      </w:pPr>
      <w:r w:rsidRPr="00D52786">
        <w:rPr>
          <w:rStyle w:val="FootnoteReference"/>
          <w:lang w:val="en-US"/>
        </w:rPr>
        <w:t>*</w:t>
      </w:r>
      <w:r>
        <w:rPr>
          <w:lang w:val="en-US"/>
        </w:rPr>
        <w:tab/>
        <w:t xml:space="preserve">This Recommendation should be brought to the attention of </w:t>
      </w:r>
      <w:r w:rsidRPr="009A3E6F">
        <w:rPr>
          <w:rFonts w:eastAsia="SimSun"/>
          <w:lang w:val="en-US"/>
        </w:rPr>
        <w:t>International Association of Marine Aids to Navigation and Lighthouse Authorities</w:t>
      </w:r>
      <w:r>
        <w:rPr>
          <w:lang w:val="en-US"/>
        </w:rPr>
        <w:t xml:space="preserve">, </w:t>
      </w:r>
      <w:r w:rsidRPr="00AD2B20">
        <w:rPr>
          <w:lang w:val="en-US"/>
        </w:rPr>
        <w:t>International Civil Aviation Organization</w:t>
      </w:r>
      <w:r>
        <w:rPr>
          <w:lang w:val="en-US"/>
        </w:rPr>
        <w:t xml:space="preserve">, </w:t>
      </w:r>
      <w:r w:rsidRPr="00AD2B20">
        <w:rPr>
          <w:lang w:val="en-US"/>
        </w:rPr>
        <w:t>International Hydrographic Organization</w:t>
      </w:r>
      <w:r>
        <w:rPr>
          <w:lang w:val="en-US"/>
        </w:rPr>
        <w:t xml:space="preserve">, </w:t>
      </w:r>
      <w:r w:rsidRPr="00AD2B20">
        <w:rPr>
          <w:lang w:val="en-US"/>
        </w:rPr>
        <w:t>International Maritime Organization</w:t>
      </w:r>
      <w:r>
        <w:rPr>
          <w:lang w:val="en-US"/>
        </w:rPr>
        <w:t xml:space="preserve"> and </w:t>
      </w:r>
      <w:r w:rsidRPr="003F34B4">
        <w:rPr>
          <w:lang w:val="en-US"/>
        </w:rPr>
        <w:t>Committee International Radio Maritime.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97AA2" w14:textId="5DD51949" w:rsidR="00047992" w:rsidRDefault="00047992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313D5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  <w:r w:rsidR="004D5D4D">
      <w:rPr>
        <w:rStyle w:val="PageNumber"/>
      </w:rPr>
      <w:br/>
      <w:t>5B/712 (Annex 8)-E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9C8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0807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DE18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E4C0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3053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7610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CAA0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30A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90A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36A8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48A01E2"/>
    <w:multiLevelType w:val="hybridMultilevel"/>
    <w:tmpl w:val="EA66D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air">
    <w15:presenceInfo w15:providerId="None" w15:userId="Chair"/>
  </w15:person>
  <w15:person w15:author="Song, Xiaojing">
    <w15:presenceInfo w15:providerId="AD" w15:userId="S-1-5-21-8740799-900759487-1415713722-67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F74"/>
    <w:rsid w:val="000069D4"/>
    <w:rsid w:val="000174AD"/>
    <w:rsid w:val="00026422"/>
    <w:rsid w:val="00047992"/>
    <w:rsid w:val="00047A1D"/>
    <w:rsid w:val="000604B9"/>
    <w:rsid w:val="00092AF7"/>
    <w:rsid w:val="000A47B5"/>
    <w:rsid w:val="000A7D55"/>
    <w:rsid w:val="000C12C8"/>
    <w:rsid w:val="000C2E8E"/>
    <w:rsid w:val="000E0E7C"/>
    <w:rsid w:val="000F1B4B"/>
    <w:rsid w:val="001029E9"/>
    <w:rsid w:val="00125F6C"/>
    <w:rsid w:val="0012744F"/>
    <w:rsid w:val="00131178"/>
    <w:rsid w:val="00156F66"/>
    <w:rsid w:val="00163271"/>
    <w:rsid w:val="00163B5B"/>
    <w:rsid w:val="00182528"/>
    <w:rsid w:val="001827B3"/>
    <w:rsid w:val="0018500B"/>
    <w:rsid w:val="00187893"/>
    <w:rsid w:val="00196A19"/>
    <w:rsid w:val="001A6CAE"/>
    <w:rsid w:val="001C3B77"/>
    <w:rsid w:val="00202DC1"/>
    <w:rsid w:val="002116EE"/>
    <w:rsid w:val="00212879"/>
    <w:rsid w:val="002309D8"/>
    <w:rsid w:val="00267F9F"/>
    <w:rsid w:val="00281837"/>
    <w:rsid w:val="002944BC"/>
    <w:rsid w:val="002A3DA5"/>
    <w:rsid w:val="002A7FE2"/>
    <w:rsid w:val="002B4F74"/>
    <w:rsid w:val="002D0EEC"/>
    <w:rsid w:val="002E1B4F"/>
    <w:rsid w:val="002F2E67"/>
    <w:rsid w:val="002F4C7A"/>
    <w:rsid w:val="002F7CB3"/>
    <w:rsid w:val="0031372E"/>
    <w:rsid w:val="00315546"/>
    <w:rsid w:val="003175D7"/>
    <w:rsid w:val="00330567"/>
    <w:rsid w:val="0034274F"/>
    <w:rsid w:val="0035759B"/>
    <w:rsid w:val="00370535"/>
    <w:rsid w:val="00386A9D"/>
    <w:rsid w:val="00391081"/>
    <w:rsid w:val="0039568C"/>
    <w:rsid w:val="003B2789"/>
    <w:rsid w:val="003C13CE"/>
    <w:rsid w:val="003C697E"/>
    <w:rsid w:val="003E2518"/>
    <w:rsid w:val="003E7CEF"/>
    <w:rsid w:val="00480879"/>
    <w:rsid w:val="00493D58"/>
    <w:rsid w:val="004B1EF7"/>
    <w:rsid w:val="004B3FAD"/>
    <w:rsid w:val="004C5749"/>
    <w:rsid w:val="004D2C35"/>
    <w:rsid w:val="004D5D4D"/>
    <w:rsid w:val="004E69DC"/>
    <w:rsid w:val="00501DCA"/>
    <w:rsid w:val="00513A47"/>
    <w:rsid w:val="0053693B"/>
    <w:rsid w:val="005408DF"/>
    <w:rsid w:val="00573344"/>
    <w:rsid w:val="00583F9B"/>
    <w:rsid w:val="005B0D29"/>
    <w:rsid w:val="005E5C10"/>
    <w:rsid w:val="005F2C78"/>
    <w:rsid w:val="006144E4"/>
    <w:rsid w:val="0061626F"/>
    <w:rsid w:val="00634502"/>
    <w:rsid w:val="00643A15"/>
    <w:rsid w:val="00650299"/>
    <w:rsid w:val="00655FC5"/>
    <w:rsid w:val="00662FC0"/>
    <w:rsid w:val="00664645"/>
    <w:rsid w:val="006650A3"/>
    <w:rsid w:val="00667139"/>
    <w:rsid w:val="0067445F"/>
    <w:rsid w:val="006962AD"/>
    <w:rsid w:val="006A5F7F"/>
    <w:rsid w:val="007262CB"/>
    <w:rsid w:val="00814E0A"/>
    <w:rsid w:val="00822581"/>
    <w:rsid w:val="008309DD"/>
    <w:rsid w:val="0083227A"/>
    <w:rsid w:val="008553F5"/>
    <w:rsid w:val="00866900"/>
    <w:rsid w:val="00876A8A"/>
    <w:rsid w:val="008809BC"/>
    <w:rsid w:val="00881BA1"/>
    <w:rsid w:val="008C2302"/>
    <w:rsid w:val="008C26B8"/>
    <w:rsid w:val="008D786E"/>
    <w:rsid w:val="008F208F"/>
    <w:rsid w:val="00913447"/>
    <w:rsid w:val="0091731A"/>
    <w:rsid w:val="009313D5"/>
    <w:rsid w:val="00957F1F"/>
    <w:rsid w:val="00972C82"/>
    <w:rsid w:val="00982084"/>
    <w:rsid w:val="00995963"/>
    <w:rsid w:val="00997349"/>
    <w:rsid w:val="009B61EB"/>
    <w:rsid w:val="009C2064"/>
    <w:rsid w:val="009C45A5"/>
    <w:rsid w:val="009D1697"/>
    <w:rsid w:val="009F3A46"/>
    <w:rsid w:val="009F6520"/>
    <w:rsid w:val="00A014F8"/>
    <w:rsid w:val="00A076BD"/>
    <w:rsid w:val="00A24D1C"/>
    <w:rsid w:val="00A41691"/>
    <w:rsid w:val="00A5173C"/>
    <w:rsid w:val="00A51818"/>
    <w:rsid w:val="00A61AEF"/>
    <w:rsid w:val="00A81699"/>
    <w:rsid w:val="00A96A62"/>
    <w:rsid w:val="00AA02D4"/>
    <w:rsid w:val="00AD2345"/>
    <w:rsid w:val="00AE161F"/>
    <w:rsid w:val="00AF173A"/>
    <w:rsid w:val="00AF403D"/>
    <w:rsid w:val="00B066A4"/>
    <w:rsid w:val="00B07A13"/>
    <w:rsid w:val="00B32218"/>
    <w:rsid w:val="00B4279B"/>
    <w:rsid w:val="00B45FC9"/>
    <w:rsid w:val="00B475D9"/>
    <w:rsid w:val="00B602EA"/>
    <w:rsid w:val="00B61106"/>
    <w:rsid w:val="00B724DF"/>
    <w:rsid w:val="00B7313E"/>
    <w:rsid w:val="00B76F35"/>
    <w:rsid w:val="00B81138"/>
    <w:rsid w:val="00BA2792"/>
    <w:rsid w:val="00BB7FF1"/>
    <w:rsid w:val="00BC7CCF"/>
    <w:rsid w:val="00BD4EE4"/>
    <w:rsid w:val="00BE2F94"/>
    <w:rsid w:val="00BE470B"/>
    <w:rsid w:val="00BE47A6"/>
    <w:rsid w:val="00BF41E4"/>
    <w:rsid w:val="00C57A91"/>
    <w:rsid w:val="00C85093"/>
    <w:rsid w:val="00C94452"/>
    <w:rsid w:val="00CC01C2"/>
    <w:rsid w:val="00CC206B"/>
    <w:rsid w:val="00CC7A78"/>
    <w:rsid w:val="00CE4260"/>
    <w:rsid w:val="00CF21F2"/>
    <w:rsid w:val="00D01BEB"/>
    <w:rsid w:val="00D02712"/>
    <w:rsid w:val="00D046A7"/>
    <w:rsid w:val="00D214D0"/>
    <w:rsid w:val="00D4543F"/>
    <w:rsid w:val="00D6546B"/>
    <w:rsid w:val="00D928D8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8435E"/>
    <w:rsid w:val="00E953E3"/>
    <w:rsid w:val="00F25662"/>
    <w:rsid w:val="00F53896"/>
    <w:rsid w:val="00F56378"/>
    <w:rsid w:val="00F911E7"/>
    <w:rsid w:val="00FA124A"/>
    <w:rsid w:val="00FA4157"/>
    <w:rsid w:val="00FA6685"/>
    <w:rsid w:val="00FC08DD"/>
    <w:rsid w:val="00FC2316"/>
    <w:rsid w:val="00FC2CFD"/>
    <w:rsid w:val="00FE3A56"/>
    <w:rsid w:val="00F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95952CB"/>
  <w15:docId w15:val="{ED4DCD37-755B-4E74-9F43-5035824F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styleId="Hyperlink">
    <w:name w:val="Hyperlink"/>
    <w:basedOn w:val="DefaultParagraphFont"/>
    <w:unhideWhenUsed/>
    <w:rsid w:val="002B4F74"/>
    <w:rPr>
      <w:color w:val="0000FF" w:themeColor="hyperlink"/>
      <w:u w:val="single"/>
    </w:rPr>
  </w:style>
  <w:style w:type="character" w:customStyle="1" w:styleId="href">
    <w:name w:val="href"/>
    <w:basedOn w:val="DefaultParagraphFont"/>
    <w:rsid w:val="002B4F74"/>
  </w:style>
  <w:style w:type="paragraph" w:customStyle="1" w:styleId="HeadingSum">
    <w:name w:val="Heading_Sum"/>
    <w:basedOn w:val="Headingb"/>
    <w:next w:val="Normal"/>
    <w:autoRedefine/>
    <w:rsid w:val="002B4F7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2B4F7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Summary">
    <w:name w:val="Summary"/>
    <w:basedOn w:val="Normal"/>
    <w:next w:val="Normalaftertitle"/>
    <w:autoRedefine/>
    <w:rsid w:val="002B4F7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character" w:customStyle="1" w:styleId="enumlev1Char">
    <w:name w:val="enumlev1 Char"/>
    <w:link w:val="enumlev1"/>
    <w:locked/>
    <w:rsid w:val="002B4F74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B4F74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BE2F9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2F94"/>
    <w:rPr>
      <w:rFonts w:ascii="Segoe UI" w:hAnsi="Segoe UI" w:cs="Segoe UI"/>
      <w:sz w:val="18"/>
      <w:szCs w:val="18"/>
      <w:lang w:val="en-GB" w:eastAsia="en-US"/>
    </w:rPr>
  </w:style>
  <w:style w:type="paragraph" w:customStyle="1" w:styleId="SectionNoTitle">
    <w:name w:val="Section_NoTitle"/>
    <w:basedOn w:val="AnnexNoTitle"/>
    <w:rsid w:val="00267F9F"/>
  </w:style>
  <w:style w:type="paragraph" w:styleId="Revision">
    <w:name w:val="Revision"/>
    <w:hidden/>
    <w:uiPriority w:val="99"/>
    <w:semiHidden/>
    <w:rsid w:val="00997349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tor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a5dd0cb6d31912d6ee2bd75dccedeeb0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9f1157609073e5b43fa83ef394c2f35b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0DC6D-DBDD-482A-86BE-AED77321C779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2.xml><?xml version="1.0" encoding="utf-8"?>
<ds:datastoreItem xmlns:ds="http://schemas.openxmlformats.org/officeDocument/2006/customXml" ds:itemID="{7BC89B9D-B35C-48B6-AE99-2C30B1357D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59EC3-31E4-4A3F-AF67-2A9F7A165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1E75D-E598-4A60-8F7C-1009D0A0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0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Soto Romero, Alicia</dc:creator>
  <cp:lastModifiedBy>Kevin Gregory</cp:lastModifiedBy>
  <cp:revision>3</cp:revision>
  <cp:lastPrinted>2019-05-30T09:19:00Z</cp:lastPrinted>
  <dcterms:created xsi:type="dcterms:W3CDTF">2019-06-03T08:28:00Z</dcterms:created>
  <dcterms:modified xsi:type="dcterms:W3CDTF">2019-10-11T13:34:00Z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0x010100BB145FE5C032A4459E5594F83A16874E</vt:lpwstr>
  </property>
</Properties>
</file>